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F2658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5B2F2659" w14:textId="021980E9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5B2F265C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A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B" w14:textId="77777777" w:rsidR="0055375D" w:rsidRPr="0011603A" w:rsidRDefault="00710CD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10CD4">
              <w:rPr>
                <w:b/>
                <w:sz w:val="26"/>
                <w:szCs w:val="26"/>
                <w:lang w:val="en-US"/>
              </w:rPr>
              <w:t>203B_132</w:t>
            </w:r>
          </w:p>
        </w:tc>
      </w:tr>
      <w:tr w:rsidR="0055375D" w:rsidRPr="00C44B8B" w14:paraId="5B2F265F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D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E" w14:textId="77777777" w:rsidR="0055375D" w:rsidRPr="00710CD4" w:rsidRDefault="00B84F9B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710CD4">
              <w:rPr>
                <w:b/>
                <w:sz w:val="26"/>
                <w:szCs w:val="26"/>
                <w:lang w:val="en-US"/>
              </w:rPr>
              <w:t>2125089</w:t>
            </w:r>
            <w:r w:rsidR="0055375D" w:rsidRPr="00710CD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2F574602" w14:textId="77777777" w:rsidR="00CF59AC" w:rsidRDefault="00CF59AC" w:rsidP="00CF59A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42258E46" w14:textId="77777777" w:rsidR="00CF59AC" w:rsidRPr="0052681C" w:rsidRDefault="00CF59AC" w:rsidP="00CF59A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35CFDB36" w14:textId="77777777" w:rsidR="00CF59AC" w:rsidRPr="0052681C" w:rsidRDefault="00CF59AC" w:rsidP="00CF59AC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5B2F2664" w14:textId="77777777" w:rsidR="0026453A" w:rsidRPr="00697DC5" w:rsidRDefault="0026453A" w:rsidP="0026453A"/>
    <w:p w14:paraId="5B2F2665" w14:textId="77777777" w:rsidR="0026453A" w:rsidRPr="00697DC5" w:rsidRDefault="0026453A" w:rsidP="0026453A"/>
    <w:p w14:paraId="5B2F2666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5B2F2667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57AA7">
        <w:rPr>
          <w:b/>
          <w:sz w:val="26"/>
          <w:szCs w:val="26"/>
        </w:rPr>
        <w:t>(</w:t>
      </w:r>
      <w:r w:rsidR="00B84F9B" w:rsidRPr="00177D9D">
        <w:rPr>
          <w:b/>
          <w:sz w:val="26"/>
          <w:szCs w:val="26"/>
        </w:rPr>
        <w:t>Болт М20х55</w:t>
      </w:r>
      <w:r w:rsidR="00257AA7">
        <w:rPr>
          <w:b/>
          <w:sz w:val="26"/>
          <w:szCs w:val="26"/>
        </w:rPr>
        <w:t>)</w:t>
      </w:r>
      <w:r w:rsidR="00177D9D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5B2F2668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5B2F2669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B2F266A" w14:textId="77777777" w:rsidR="00257AA7" w:rsidRDefault="00257AA7" w:rsidP="00257AA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5B2F266B" w14:textId="77777777" w:rsidR="00257AA7" w:rsidRDefault="00257AA7" w:rsidP="00257A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B2F266C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B2F266D" w14:textId="77777777" w:rsidR="00257AA7" w:rsidRDefault="00257AA7" w:rsidP="00257AA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5B2F266E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B2F266F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B2F2670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B2F2671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B2F2672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5B2F2673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B2F2674" w14:textId="29D74803" w:rsidR="00257AA7" w:rsidRDefault="00257AA7" w:rsidP="00257AA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857940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B2F2675" w14:textId="77777777" w:rsidR="00257AA7" w:rsidRDefault="00257AA7" w:rsidP="00257AA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5B2F2676" w14:textId="77777777" w:rsidR="00257AA7" w:rsidRDefault="00257AA7" w:rsidP="00257AA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5B2F2677" w14:textId="77777777" w:rsidR="00257AA7" w:rsidRDefault="00257AA7" w:rsidP="00257AA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B2F2678" w14:textId="77777777" w:rsidR="00257AA7" w:rsidRDefault="00257AA7" w:rsidP="00257AA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5B2F2679" w14:textId="77777777" w:rsidR="00257AA7" w:rsidRDefault="00257AA7" w:rsidP="00257AA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B2F267A" w14:textId="77777777" w:rsidR="00257AA7" w:rsidRDefault="00257AA7" w:rsidP="00257AA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5B2F267B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B2F267C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5B2F267D" w14:textId="77777777" w:rsidR="00257AA7" w:rsidRDefault="00257AA7" w:rsidP="00257AA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5B2F267E" w14:textId="77777777" w:rsidR="00257AA7" w:rsidRDefault="00257AA7" w:rsidP="00257AA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5B2F267F" w14:textId="77777777" w:rsidR="00257AA7" w:rsidRDefault="00257AA7" w:rsidP="00257AA7">
      <w:pPr>
        <w:spacing w:line="276" w:lineRule="auto"/>
        <w:rPr>
          <w:sz w:val="24"/>
          <w:szCs w:val="24"/>
        </w:rPr>
      </w:pPr>
    </w:p>
    <w:p w14:paraId="5B2F2680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B2F2681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B2F2682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2F2683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B2F2684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B2F2685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2F2686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B2F2687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5B2F2688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B2F2689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5B2F268A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5B2F268B" w14:textId="77777777" w:rsidR="00257AA7" w:rsidRDefault="00257AA7" w:rsidP="00257AA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5B2F268C" w14:textId="77777777" w:rsidR="00257AA7" w:rsidRDefault="00257AA7" w:rsidP="00257AA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B2F268D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5B2F268E" w14:textId="67F5DD3B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857940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B2F268F" w14:textId="77777777" w:rsidR="00257AA7" w:rsidRDefault="00257AA7" w:rsidP="00257AA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B2F2690" w14:textId="77777777" w:rsidR="00257AA7" w:rsidRDefault="00257AA7" w:rsidP="00257AA7">
      <w:pPr>
        <w:rPr>
          <w:sz w:val="26"/>
          <w:szCs w:val="26"/>
        </w:rPr>
      </w:pPr>
    </w:p>
    <w:p w14:paraId="32F07365" w14:textId="77777777" w:rsidR="00CF59AC" w:rsidRDefault="00CF59AC" w:rsidP="00257AA7">
      <w:pPr>
        <w:rPr>
          <w:sz w:val="26"/>
          <w:szCs w:val="26"/>
        </w:rPr>
      </w:pPr>
    </w:p>
    <w:p w14:paraId="4D87BAC3" w14:textId="77777777" w:rsidR="00CF59AC" w:rsidRDefault="00CF59AC" w:rsidP="00257AA7">
      <w:pPr>
        <w:rPr>
          <w:sz w:val="26"/>
          <w:szCs w:val="26"/>
        </w:rPr>
      </w:pPr>
    </w:p>
    <w:p w14:paraId="6B14B935" w14:textId="77777777" w:rsidR="00CF59AC" w:rsidRDefault="00CF59AC" w:rsidP="00257AA7">
      <w:pPr>
        <w:rPr>
          <w:sz w:val="26"/>
          <w:szCs w:val="26"/>
        </w:rPr>
      </w:pPr>
    </w:p>
    <w:p w14:paraId="2ED84734" w14:textId="77777777" w:rsidR="003939CA" w:rsidRDefault="003939CA" w:rsidP="003939C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3A306F5B" w14:textId="77777777" w:rsidR="003939CA" w:rsidRDefault="003939CA" w:rsidP="003939CA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5B2F2694" w14:textId="77777777" w:rsidR="008F73A3" w:rsidRPr="00697DC5" w:rsidRDefault="008F73A3" w:rsidP="00257AA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2" w:name="_GoBack"/>
      <w:bookmarkEnd w:id="2"/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92793" w14:textId="77777777" w:rsidR="005A5E14" w:rsidRDefault="005A5E14">
      <w:r>
        <w:separator/>
      </w:r>
    </w:p>
  </w:endnote>
  <w:endnote w:type="continuationSeparator" w:id="0">
    <w:p w14:paraId="7C5C4CA0" w14:textId="77777777" w:rsidR="005A5E14" w:rsidRDefault="005A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5AC21" w14:textId="77777777" w:rsidR="005A5E14" w:rsidRDefault="005A5E14">
      <w:r>
        <w:separator/>
      </w:r>
    </w:p>
  </w:footnote>
  <w:footnote w:type="continuationSeparator" w:id="0">
    <w:p w14:paraId="6319ECC1" w14:textId="77777777" w:rsidR="005A5E14" w:rsidRDefault="005A5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F2699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B2F269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9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D9D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AA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9CA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5E14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BAA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C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19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CD4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940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8F77F5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6878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497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4F55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F9B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59AC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621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F47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F2658"/>
  <w15:docId w15:val="{7FB0DDEE-C658-4689-9107-E40980AB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F59A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78AFD-E83D-45FC-925D-EDFD333C2D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B5051DE-8073-49E6-9CB9-09EDED87EF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5846C-2951-4E98-A4F3-877D58A04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6501C-A998-4173-B824-55CDACCD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5</cp:revision>
  <cp:lastPrinted>2010-09-30T13:29:00Z</cp:lastPrinted>
  <dcterms:created xsi:type="dcterms:W3CDTF">2016-10-11T05:21:00Z</dcterms:created>
  <dcterms:modified xsi:type="dcterms:W3CDTF">2016-10-11T06:47:00Z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